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88749" w14:textId="77777777" w:rsidR="00552F28" w:rsidRPr="00912D8E" w:rsidRDefault="00552F28" w:rsidP="00552F28">
      <w:pPr>
        <w:pStyle w:val="CM10"/>
        <w:outlineLvl w:val="0"/>
        <w:rPr>
          <w:rFonts w:ascii="Cambria" w:hAnsi="Cambria"/>
          <w:b/>
          <w:sz w:val="28"/>
        </w:rPr>
      </w:pPr>
      <w:bookmarkStart w:id="0" w:name="_GoBack"/>
      <w:bookmarkEnd w:id="0"/>
      <w:r w:rsidRPr="00912D8E">
        <w:rPr>
          <w:rFonts w:ascii="Cambria" w:hAnsi="Cambria"/>
          <w:b/>
          <w:sz w:val="28"/>
        </w:rPr>
        <w:t xml:space="preserve">JoVE Science Education Series: </w:t>
      </w:r>
      <w:r w:rsidR="005E1BCD" w:rsidRPr="00912D8E">
        <w:rPr>
          <w:rFonts w:ascii="Cambria" w:hAnsi="Cambria"/>
          <w:b/>
          <w:sz w:val="28"/>
        </w:rPr>
        <w:t>Environmental</w:t>
      </w:r>
    </w:p>
    <w:p w14:paraId="757AD176" w14:textId="77777777" w:rsidR="00552F28" w:rsidRPr="00912D8E" w:rsidRDefault="00552F28" w:rsidP="00552F28">
      <w:pPr>
        <w:pStyle w:val="Default"/>
        <w:rPr>
          <w:rFonts w:ascii="Cambria" w:hAnsi="Cambria"/>
        </w:rPr>
      </w:pPr>
    </w:p>
    <w:p w14:paraId="03C282D3" w14:textId="1E7E8151" w:rsidR="00552F28" w:rsidRPr="00912D8E" w:rsidRDefault="00552F28" w:rsidP="00552F28">
      <w:pPr>
        <w:pStyle w:val="CM10"/>
        <w:outlineLvl w:val="0"/>
        <w:rPr>
          <w:rFonts w:ascii="Cambria" w:hAnsi="Cambria"/>
          <w:b/>
          <w:sz w:val="28"/>
          <w:szCs w:val="28"/>
        </w:rPr>
      </w:pPr>
      <w:r w:rsidRPr="00912D8E">
        <w:rPr>
          <w:rFonts w:ascii="Cambria" w:hAnsi="Cambria"/>
          <w:b/>
          <w:sz w:val="28"/>
        </w:rPr>
        <w:t>Title</w:t>
      </w:r>
      <w:r w:rsidRPr="00912D8E">
        <w:rPr>
          <w:rFonts w:ascii="Cambria" w:hAnsi="Cambria"/>
          <w:b/>
          <w:sz w:val="28"/>
          <w:szCs w:val="28"/>
        </w:rPr>
        <w:t xml:space="preserve">: </w:t>
      </w:r>
      <w:r w:rsidR="0096495B">
        <w:rPr>
          <w:rFonts w:ascii="Cambria" w:hAnsi="Cambria"/>
          <w:b/>
          <w:sz w:val="28"/>
          <w:szCs w:val="28"/>
        </w:rPr>
        <w:t>Community DNA Extraction from Bacterial Colonies</w:t>
      </w:r>
    </w:p>
    <w:p w14:paraId="5B594296" w14:textId="77777777" w:rsidR="00912D8E" w:rsidRPr="00912D8E" w:rsidRDefault="00912D8E" w:rsidP="00912D8E">
      <w:pPr>
        <w:outlineLvl w:val="0"/>
        <w:rPr>
          <w:rFonts w:ascii="Cambria" w:hAnsi="Cambria"/>
          <w:b/>
          <w:sz w:val="22"/>
        </w:rPr>
      </w:pPr>
    </w:p>
    <w:p w14:paraId="03610C4A" w14:textId="2C5D7EE5" w:rsidR="00912D8E" w:rsidRPr="001267D8" w:rsidRDefault="00912D8E" w:rsidP="00912D8E">
      <w:pPr>
        <w:outlineLvl w:val="0"/>
        <w:rPr>
          <w:rFonts w:ascii="Cambria" w:hAnsi="Cambria"/>
          <w:b/>
        </w:rPr>
      </w:pPr>
      <w:r w:rsidRPr="00912D8E">
        <w:rPr>
          <w:rFonts w:ascii="Cambria" w:hAnsi="Cambria"/>
          <w:b/>
        </w:rPr>
        <w:t>Correspo</w:t>
      </w:r>
      <w:r w:rsidR="001267D8">
        <w:rPr>
          <w:rFonts w:ascii="Cambria" w:hAnsi="Cambria"/>
          <w:b/>
        </w:rPr>
        <w:t xml:space="preserve">nding Author: Dr. Ian L. Pepper, </w:t>
      </w:r>
      <w:r w:rsidRPr="0053564F">
        <w:rPr>
          <w:b/>
        </w:rPr>
        <w:t>Bradley W. Schmitz, Dr. Luisa A. Ikner</w:t>
      </w:r>
    </w:p>
    <w:p w14:paraId="6F2AF9FE" w14:textId="77777777" w:rsidR="00912D8E" w:rsidRPr="0053564F" w:rsidRDefault="00912D8E" w:rsidP="00912D8E">
      <w:pPr>
        <w:pStyle w:val="Default"/>
        <w:rPr>
          <w:rFonts w:asciiTheme="minorHAnsi" w:hAnsiTheme="minorHAnsi"/>
        </w:rPr>
      </w:pPr>
    </w:p>
    <w:p w14:paraId="72D59766" w14:textId="77777777" w:rsidR="00332A8B" w:rsidRPr="0053564F" w:rsidRDefault="00332A8B" w:rsidP="00332A8B">
      <w:pPr>
        <w:jc w:val="both"/>
      </w:pPr>
    </w:p>
    <w:p w14:paraId="071E1473" w14:textId="3372A14A" w:rsidR="00332A8B" w:rsidRPr="001267D8" w:rsidRDefault="00332A8B" w:rsidP="001267D8">
      <w:pPr>
        <w:jc w:val="both"/>
        <w:rPr>
          <w:b/>
        </w:rPr>
      </w:pPr>
      <w:r w:rsidRPr="001267D8">
        <w:rPr>
          <w:b/>
        </w:rPr>
        <w:t>Overview</w:t>
      </w:r>
      <w:ins w:id="1" w:author="Andrew Wilkens" w:date="2015-08-07T16:12:00Z">
        <w:r w:rsidR="004066B0">
          <w:rPr>
            <w:b/>
          </w:rPr>
          <w:t>:</w:t>
        </w:r>
      </w:ins>
    </w:p>
    <w:p w14:paraId="5CDB7624" w14:textId="77777777" w:rsidR="004B2EBA" w:rsidRPr="0053564F" w:rsidRDefault="004B2EBA" w:rsidP="004B2EBA">
      <w:pPr>
        <w:pStyle w:val="ListParagraph"/>
        <w:ind w:left="360"/>
        <w:jc w:val="both"/>
        <w:rPr>
          <w:b/>
        </w:rPr>
      </w:pPr>
    </w:p>
    <w:p w14:paraId="4DE16C85" w14:textId="5EDDD87F" w:rsidR="0096495B" w:rsidRPr="0053564F" w:rsidRDefault="0096495B" w:rsidP="0096495B">
      <w:pPr>
        <w:rPr>
          <w:rFonts w:cs="Calibri"/>
        </w:rPr>
      </w:pPr>
      <w:r w:rsidRPr="0053564F">
        <w:rPr>
          <w:rFonts w:cs="Calibri"/>
        </w:rPr>
        <w:t>Traditional methods of analysis for microbial communities within soils have usually involved either cultural assays utilizing dilution and plating methodology on selective and differential media or direct count assays. Direct counts offer information about the total number of bacteria present, but give no information about the number or diversity of populations present within the community. Plate counts allow enumeration of total cultural or selected cultural populations, and hence provide information on the different populations present. However, since less than 1% of soil bacteria are readily culturable, cultural information offers only a piece of the picture.</w:t>
      </w:r>
      <w:r w:rsidR="007B3E1C">
        <w:rPr>
          <w:rFonts w:cs="Calibri"/>
        </w:rPr>
        <w:t xml:space="preserve"> </w:t>
      </w:r>
      <w:r w:rsidRPr="0053564F">
        <w:rPr>
          <w:rFonts w:cs="Calibri"/>
        </w:rPr>
        <w:t>The actual fraction of the community that can be cultured depends on the medium chosen for cultural counts.</w:t>
      </w:r>
      <w:r w:rsidR="007B3E1C">
        <w:rPr>
          <w:rFonts w:cs="Calibri"/>
        </w:rPr>
        <w:t xml:space="preserve"> </w:t>
      </w:r>
      <w:r w:rsidRPr="0053564F">
        <w:rPr>
          <w:rFonts w:cs="Calibri"/>
        </w:rPr>
        <w:t xml:space="preserve">Any single medium will select for the populations that are best suited to that particular medium. </w:t>
      </w:r>
    </w:p>
    <w:p w14:paraId="7BA35B48" w14:textId="77777777" w:rsidR="0096495B" w:rsidRPr="0053564F" w:rsidRDefault="0096495B" w:rsidP="0096495B">
      <w:pPr>
        <w:rPr>
          <w:rFonts w:cs="Calibri"/>
        </w:rPr>
      </w:pPr>
    </w:p>
    <w:p w14:paraId="5C0D1AEF" w14:textId="53E80A92" w:rsidR="0096495B" w:rsidRPr="0053564F" w:rsidRDefault="0096495B" w:rsidP="0096495B">
      <w:pPr>
        <w:rPr>
          <w:rFonts w:cs="Calibri"/>
        </w:rPr>
      </w:pPr>
      <w:r w:rsidRPr="0053564F">
        <w:rPr>
          <w:rFonts w:cs="Calibri"/>
        </w:rPr>
        <w:t>In recent years, the advantages of studying community DNA extracted from soil samples have become apparent.</w:t>
      </w:r>
      <w:r w:rsidR="007B3E1C">
        <w:rPr>
          <w:rFonts w:cs="Calibri"/>
        </w:rPr>
        <w:t xml:space="preserve"> </w:t>
      </w:r>
      <w:r w:rsidRPr="0053564F">
        <w:rPr>
          <w:rFonts w:cs="Calibri"/>
        </w:rPr>
        <w:t>This nonculture-based approach is thought to be more representative of the actual community present than culture-based approaches.</w:t>
      </w:r>
      <w:r w:rsidR="007B3E1C">
        <w:rPr>
          <w:rFonts w:cs="Calibri"/>
        </w:rPr>
        <w:t xml:space="preserve"> </w:t>
      </w:r>
      <w:r w:rsidRPr="0053564F">
        <w:rPr>
          <w:rFonts w:cs="Calibri"/>
        </w:rPr>
        <w:t xml:space="preserve">In addition to providing information about the types of populations present, this approach can also provide information about their genetic potential. As with any technique, there are limitations to the data that can be obtained with DNA extraction. Therefore, many researchers now use DNA extraction in conjunction with direct and cultural counts to maximize the data obtained from an environmental sample. </w:t>
      </w:r>
    </w:p>
    <w:p w14:paraId="4588645B" w14:textId="77777777" w:rsidR="0096495B" w:rsidRPr="0053564F" w:rsidRDefault="0096495B" w:rsidP="0096495B">
      <w:pPr>
        <w:rPr>
          <w:rFonts w:cs="Calibri"/>
        </w:rPr>
      </w:pPr>
    </w:p>
    <w:p w14:paraId="46971955" w14:textId="439E8575" w:rsidR="0096495B" w:rsidRPr="001267D8" w:rsidRDefault="0096495B" w:rsidP="001267D8">
      <w:pPr>
        <w:rPr>
          <w:rFonts w:cs="Calibri"/>
          <w:b/>
        </w:rPr>
      </w:pPr>
      <w:commentRangeStart w:id="2"/>
      <w:commentRangeStart w:id="3"/>
      <w:r w:rsidRPr="001267D8">
        <w:rPr>
          <w:rFonts w:cs="Calibri"/>
          <w:b/>
        </w:rPr>
        <w:t>Principles</w:t>
      </w:r>
      <w:ins w:id="4" w:author="Andrew Wilkens" w:date="2015-08-07T16:12:00Z">
        <w:r w:rsidR="004066B0">
          <w:rPr>
            <w:rFonts w:cs="Calibri"/>
            <w:b/>
          </w:rPr>
          <w:t>:</w:t>
        </w:r>
        <w:commentRangeEnd w:id="2"/>
        <w:r w:rsidR="004066B0">
          <w:rPr>
            <w:rStyle w:val="CommentReference"/>
          </w:rPr>
          <w:commentReference w:id="2"/>
        </w:r>
      </w:ins>
      <w:commentRangeEnd w:id="3"/>
      <w:r w:rsidR="00E91485">
        <w:rPr>
          <w:rStyle w:val="CommentReference"/>
        </w:rPr>
        <w:commentReference w:id="3"/>
      </w:r>
    </w:p>
    <w:p w14:paraId="5E657F52" w14:textId="77777777" w:rsidR="0096495B" w:rsidRPr="0053564F" w:rsidRDefault="0096495B" w:rsidP="0096495B">
      <w:pPr>
        <w:rPr>
          <w:rFonts w:cs="Calibri"/>
        </w:rPr>
      </w:pPr>
    </w:p>
    <w:p w14:paraId="7DCF1CE2" w14:textId="74C90BC2" w:rsidR="0096495B" w:rsidRPr="0053564F" w:rsidRDefault="0096495B" w:rsidP="0096495B">
      <w:pPr>
        <w:rPr>
          <w:rFonts w:cs="Calibri"/>
        </w:rPr>
      </w:pPr>
      <w:r w:rsidRPr="0053564F">
        <w:rPr>
          <w:rFonts w:cs="Calibri"/>
        </w:rPr>
        <w:t xml:space="preserve">Initially, two approaches were developed for isolation of bacterial DNA from soil samples. The first was based on fractionation of bacteria from soil followed by cell lysis and DNA extraction. The second method involved </w:t>
      </w:r>
      <w:r w:rsidRPr="0053564F">
        <w:rPr>
          <w:rFonts w:cs="Calibri"/>
          <w:i/>
        </w:rPr>
        <w:t>in situ</w:t>
      </w:r>
      <w:r w:rsidRPr="0053564F">
        <w:rPr>
          <w:rFonts w:cs="Calibri"/>
        </w:rPr>
        <w:t xml:space="preserve"> lysis of bacteria within the soil matrix with subsequent extraction of the DNA released from cells (</w:t>
      </w:r>
      <w:r w:rsidR="001267D8" w:rsidRPr="001267D8">
        <w:rPr>
          <w:rFonts w:cs="Calibri"/>
          <w:b/>
        </w:rPr>
        <w:t>Table</w:t>
      </w:r>
      <w:r w:rsidRPr="001267D8">
        <w:rPr>
          <w:rFonts w:cs="Calibri"/>
          <w:b/>
        </w:rPr>
        <w:t xml:space="preserve"> 1</w:t>
      </w:r>
      <w:r w:rsidRPr="0053564F">
        <w:rPr>
          <w:rFonts w:cs="Calibri"/>
        </w:rPr>
        <w:t>).</w:t>
      </w:r>
      <w:r w:rsidR="007B3E1C">
        <w:rPr>
          <w:rFonts w:cs="Calibri"/>
        </w:rPr>
        <w:t xml:space="preserve"> </w:t>
      </w:r>
      <w:r w:rsidRPr="0053564F">
        <w:rPr>
          <w:rFonts w:cs="Calibri"/>
        </w:rPr>
        <w:t xml:space="preserve">Subsequent to the development of these two approaches, </w:t>
      </w:r>
      <w:r w:rsidRPr="0053564F">
        <w:rPr>
          <w:rFonts w:cs="Calibri"/>
          <w:i/>
        </w:rPr>
        <w:t>in situ</w:t>
      </w:r>
      <w:r w:rsidRPr="0053564F">
        <w:rPr>
          <w:rFonts w:cs="Calibri"/>
        </w:rPr>
        <w:t xml:space="preserve"> lysis has become the commonly used extraction procedure primarily because it is easier and faster, it yields more representative DNA, and because commercial kits have made it easier to purify the DNA.</w:t>
      </w:r>
    </w:p>
    <w:p w14:paraId="0B6F1EF8" w14:textId="342EFFF1" w:rsidR="00DE651F" w:rsidRPr="0053564F" w:rsidRDefault="00DE651F" w:rsidP="0096495B">
      <w:pPr>
        <w:pStyle w:val="ListParagraph"/>
        <w:ind w:left="360"/>
        <w:jc w:val="both"/>
      </w:pPr>
    </w:p>
    <w:p w14:paraId="33B6D31A" w14:textId="4414D2C4" w:rsidR="0096495B" w:rsidRPr="0053564F" w:rsidRDefault="0096495B" w:rsidP="00DE651F">
      <w:pPr>
        <w:jc w:val="both"/>
      </w:pPr>
      <w:r w:rsidRPr="0053564F">
        <w:t xml:space="preserve">Once DNA has been extracted from bacterial communities within soil, the DNA can be subjected to molecular </w:t>
      </w:r>
      <w:r w:rsidR="00BE0571" w:rsidRPr="0053564F">
        <w:t>analysis</w:t>
      </w:r>
      <w:r w:rsidRPr="0053564F">
        <w:t xml:space="preserve"> such as next generation </w:t>
      </w:r>
      <w:r w:rsidR="00BE0571" w:rsidRPr="0053564F">
        <w:t>sequencing</w:t>
      </w:r>
      <w:r w:rsidRPr="0053564F">
        <w:t xml:space="preserve"> or other </w:t>
      </w:r>
      <w:r w:rsidRPr="0053564F">
        <w:lastRenderedPageBreak/>
        <w:t>“omic” analyses to determine “who” was within the community and what “functions” they undertook.</w:t>
      </w:r>
    </w:p>
    <w:p w14:paraId="51EA1A0A" w14:textId="77777777" w:rsidR="00DE651F" w:rsidRPr="0053564F" w:rsidRDefault="00DE651F" w:rsidP="00DE651F">
      <w:pPr>
        <w:jc w:val="both"/>
      </w:pPr>
    </w:p>
    <w:p w14:paraId="31643555" w14:textId="0A36E76E" w:rsidR="00DE651F" w:rsidRDefault="00DE651F" w:rsidP="00DE651F">
      <w:pPr>
        <w:rPr>
          <w:rFonts w:cs="Calibri"/>
        </w:rPr>
      </w:pPr>
      <w:r w:rsidRPr="0053564F">
        <w:rPr>
          <w:rFonts w:cs="Calibri"/>
        </w:rPr>
        <w:t xml:space="preserve">The </w:t>
      </w:r>
      <w:r w:rsidRPr="0053564F">
        <w:rPr>
          <w:rFonts w:cs="Calibri"/>
          <w:b/>
          <w:i/>
        </w:rPr>
        <w:t xml:space="preserve">in situ </w:t>
      </w:r>
      <w:r w:rsidRPr="0053564F">
        <w:rPr>
          <w:rFonts w:cs="Calibri"/>
          <w:b/>
        </w:rPr>
        <w:t>lysis</w:t>
      </w:r>
      <w:r w:rsidRPr="0053564F">
        <w:rPr>
          <w:rFonts w:cs="Calibri"/>
        </w:rPr>
        <w:t xml:space="preserve"> method involves lysing the bacterial cells within the soil and releasing their DNA prior to extraction of DNA from the sample. Lysis methodology has usually involved a combination of physical and chemical treatments. For bacteria, physical treatments have involved freeze–thaw cycles and/or sonication or bead beating, and chemical treatments have often utilized a detergent such as sodium dodecyl sulfate (SDS) and/or an enzyme such as lysozyme or proteinase.</w:t>
      </w:r>
      <w:r w:rsidR="007B3E1C">
        <w:rPr>
          <w:rFonts w:cs="Calibri"/>
        </w:rPr>
        <w:t xml:space="preserve"> </w:t>
      </w:r>
      <w:r w:rsidRPr="0053564F">
        <w:rPr>
          <w:rFonts w:cs="Calibri"/>
        </w:rPr>
        <w:t>Following lysis, cell debris and soil particles are removed by precipitation and centrifugation, and the DNA in the supernatant is precipitated with ethanol. The DNA can be further purified by sorption onto homemade or commercial columns packed with ion-exchange resins or gels that can subsequently be rinsed for removal of humic materials that can inhibit DNA analysis. Further purification can be achieved with phenol–chloroform/isoamyl alcohol extractions, followed once more by ethanol precipitations. Pure samples of DNA are necessary to allow subsequent molecular analyses such as with the polymerase chain reaction (PCR). However, regardless of what purification methodology is employed, each step in the purification process causes loss of DNA. Thus, purified DNA is obtained only at the expense of DNA yield.</w:t>
      </w:r>
      <w:r w:rsidR="001267D8">
        <w:rPr>
          <w:rFonts w:cs="Calibri"/>
        </w:rPr>
        <w:br/>
      </w:r>
    </w:p>
    <w:p w14:paraId="4EABBCF6" w14:textId="55316FDC" w:rsidR="00DE651F" w:rsidRPr="0053564F" w:rsidRDefault="00434547" w:rsidP="00DE651F">
      <w:pPr>
        <w:jc w:val="both"/>
      </w:pPr>
      <w:r w:rsidRPr="0053564F">
        <w:rPr>
          <w:rFonts w:cs="Calibri"/>
        </w:rPr>
        <w:t>Once a sample of purified DNA is obtained from the soil sample, it can be quantified by ultraviolet (UV) spectroscopy or fluorometry.</w:t>
      </w:r>
      <w:r w:rsidR="007B3E1C">
        <w:rPr>
          <w:rFonts w:cs="Calibri"/>
        </w:rPr>
        <w:t xml:space="preserve"> </w:t>
      </w:r>
      <w:r w:rsidRPr="0053564F">
        <w:rPr>
          <w:rFonts w:cs="Calibri"/>
        </w:rPr>
        <w:t>Normally, UV readings are made at wavelengths of 260 and 280 nm, from which the purity and quantity of DNA can be estimated (</w:t>
      </w:r>
      <w:r w:rsidR="001267D8" w:rsidRPr="001267D8">
        <w:rPr>
          <w:rFonts w:cs="Calibri"/>
          <w:b/>
        </w:rPr>
        <w:t>Table</w:t>
      </w:r>
      <w:r w:rsidRPr="001267D8">
        <w:rPr>
          <w:rFonts w:cs="Calibri"/>
          <w:b/>
        </w:rPr>
        <w:t xml:space="preserve"> 2</w:t>
      </w:r>
      <w:r w:rsidRPr="0053564F">
        <w:rPr>
          <w:rFonts w:cs="Calibri"/>
        </w:rPr>
        <w:t>).</w:t>
      </w:r>
      <w:r w:rsidR="007B3E1C">
        <w:rPr>
          <w:rFonts w:cs="Calibri"/>
        </w:rPr>
        <w:t xml:space="preserve"> </w:t>
      </w:r>
    </w:p>
    <w:p w14:paraId="2D7D1B7C" w14:textId="7AF32DA9" w:rsidR="00DE651F" w:rsidRPr="0053564F" w:rsidRDefault="00DE651F" w:rsidP="00DE651F">
      <w:pPr>
        <w:jc w:val="both"/>
      </w:pPr>
    </w:p>
    <w:p w14:paraId="1EBD5D88" w14:textId="77777777" w:rsidR="0040282E" w:rsidRDefault="00434547" w:rsidP="00BE0571">
      <w:pPr>
        <w:jc w:val="both"/>
        <w:rPr>
          <w:ins w:id="5" w:author="Andrew Wilkens" w:date="2015-08-07T12:50:00Z"/>
        </w:rPr>
      </w:pPr>
      <w:r w:rsidRPr="0053564F">
        <w:t xml:space="preserve">Commercial kits are now available for processing </w:t>
      </w:r>
      <w:r w:rsidR="00BE0571" w:rsidRPr="0053564F">
        <w:t>soils</w:t>
      </w:r>
      <w:r w:rsidRPr="0053564F">
        <w:t xml:space="preserve"> for community DNA extraction, but there are still problems related to the procedures. One problem is the sorption of DNA from the lysed cells by clay or humic colloids. In addition</w:t>
      </w:r>
      <w:r w:rsidR="006C06D9">
        <w:t>,</w:t>
      </w:r>
      <w:r w:rsidRPr="0053564F">
        <w:t xml:space="preserve"> some kits will lyse all soil </w:t>
      </w:r>
      <w:r w:rsidR="00BE0571" w:rsidRPr="0053564F">
        <w:t>microorganisms</w:t>
      </w:r>
      <w:r w:rsidRPr="0053564F">
        <w:t xml:space="preserve"> including fungi and protozoa. </w:t>
      </w:r>
    </w:p>
    <w:p w14:paraId="36140FA6" w14:textId="77777777" w:rsidR="0040282E" w:rsidRDefault="0040282E" w:rsidP="00BE0571">
      <w:pPr>
        <w:jc w:val="both"/>
        <w:rPr>
          <w:ins w:id="6" w:author="Andrew Wilkens" w:date="2015-08-07T12:50:00Z"/>
        </w:rPr>
      </w:pPr>
    </w:p>
    <w:p w14:paraId="259269A8" w14:textId="61B9F5B5" w:rsidR="00434547" w:rsidRPr="0053564F" w:rsidRDefault="00434547" w:rsidP="00BE0571">
      <w:pPr>
        <w:jc w:val="both"/>
      </w:pPr>
      <w:r w:rsidRPr="0053564F">
        <w:t>In this video</w:t>
      </w:r>
      <w:r w:rsidR="00A51AA3">
        <w:t>,</w:t>
      </w:r>
      <w:r w:rsidRPr="0053564F">
        <w:t xml:space="preserve"> community DNA extraction by lysing cells obtained from </w:t>
      </w:r>
      <w:r w:rsidR="00BE0571">
        <w:t>d</w:t>
      </w:r>
      <w:r w:rsidRPr="0053564F">
        <w:t xml:space="preserve">ilution and plating of soil </w:t>
      </w:r>
      <w:r w:rsidR="00A51AA3">
        <w:t xml:space="preserve">on </w:t>
      </w:r>
      <w:r w:rsidRPr="0053564F">
        <w:t>R2A</w:t>
      </w:r>
      <w:r w:rsidR="00A51AA3">
        <w:t xml:space="preserve"> </w:t>
      </w:r>
      <w:r w:rsidRPr="0053564F">
        <w:t>media</w:t>
      </w:r>
      <w:r w:rsidR="006C06D9">
        <w:t xml:space="preserve"> is illustrated</w:t>
      </w:r>
      <w:r w:rsidRPr="0053564F">
        <w:t>. This c</w:t>
      </w:r>
      <w:r w:rsidR="006C06D9">
        <w:t xml:space="preserve">an </w:t>
      </w:r>
      <w:r w:rsidRPr="0053564F">
        <w:t>be followed by molecular analyses to identify all culturable isolates that were originally on the plate.</w:t>
      </w:r>
    </w:p>
    <w:p w14:paraId="3728BC30" w14:textId="77777777" w:rsidR="00434547" w:rsidRPr="0053564F" w:rsidRDefault="00434547" w:rsidP="00434547">
      <w:pPr>
        <w:pStyle w:val="ListParagraph"/>
        <w:ind w:left="360"/>
        <w:jc w:val="both"/>
      </w:pPr>
    </w:p>
    <w:p w14:paraId="0D5C57EA" w14:textId="34F513D1" w:rsidR="00434547" w:rsidRPr="0053564F" w:rsidRDefault="00434547" w:rsidP="006C06D9">
      <w:pPr>
        <w:jc w:val="both"/>
      </w:pPr>
      <w:r w:rsidRPr="006C06D9">
        <w:rPr>
          <w:b/>
        </w:rPr>
        <w:t>Procedure</w:t>
      </w:r>
    </w:p>
    <w:p w14:paraId="23DFDA25" w14:textId="77777777" w:rsidR="00434547" w:rsidRPr="0053564F" w:rsidRDefault="00434547" w:rsidP="00434547">
      <w:pPr>
        <w:pStyle w:val="ListParagraph"/>
        <w:ind w:left="360"/>
        <w:jc w:val="both"/>
      </w:pPr>
    </w:p>
    <w:p w14:paraId="040310B6" w14:textId="6F79BD2A" w:rsidR="00434547" w:rsidRDefault="00434547" w:rsidP="00434547">
      <w:pPr>
        <w:pStyle w:val="ListParagraph"/>
        <w:numPr>
          <w:ilvl w:val="0"/>
          <w:numId w:val="2"/>
        </w:numPr>
        <w:jc w:val="both"/>
      </w:pPr>
      <w:r w:rsidRPr="0053564F">
        <w:t>Conduct a dilution and plating experiment to obtain culturable heterotrophic colonies on R2A media.</w:t>
      </w:r>
    </w:p>
    <w:p w14:paraId="2DB077F9" w14:textId="77777777" w:rsidR="006C06D9" w:rsidRPr="0053564F" w:rsidRDefault="006C06D9" w:rsidP="006C06D9">
      <w:pPr>
        <w:pStyle w:val="ListParagraph"/>
        <w:jc w:val="both"/>
      </w:pPr>
    </w:p>
    <w:p w14:paraId="2C5AF49D" w14:textId="5E534F2C" w:rsidR="00434547" w:rsidRDefault="00434547" w:rsidP="00434547">
      <w:pPr>
        <w:pStyle w:val="ListParagraph"/>
        <w:numPr>
          <w:ilvl w:val="0"/>
          <w:numId w:val="2"/>
        </w:numPr>
        <w:jc w:val="both"/>
      </w:pPr>
      <w:r w:rsidRPr="0053564F">
        <w:t>Select a plate with between 30 and 200 distinct bacterial colonies.</w:t>
      </w:r>
    </w:p>
    <w:p w14:paraId="65F753E9" w14:textId="77777777" w:rsidR="006C06D9" w:rsidRPr="0053564F" w:rsidRDefault="006C06D9" w:rsidP="006C06D9">
      <w:pPr>
        <w:jc w:val="both"/>
      </w:pPr>
    </w:p>
    <w:p w14:paraId="3866E45B" w14:textId="0849BF86" w:rsidR="00434547" w:rsidRDefault="00434547" w:rsidP="00434547">
      <w:pPr>
        <w:pStyle w:val="ListParagraph"/>
        <w:numPr>
          <w:ilvl w:val="0"/>
          <w:numId w:val="2"/>
        </w:numPr>
        <w:jc w:val="both"/>
      </w:pPr>
      <w:r w:rsidRPr="0053564F">
        <w:t>Gently rinse the plate with molecular grade water so that all visible portions of the bacterial colonies are contained within a water suspension</w:t>
      </w:r>
      <w:r w:rsidR="0053564F" w:rsidRPr="0053564F">
        <w:t>.</w:t>
      </w:r>
      <w:r w:rsidR="00207A5B">
        <w:t xml:space="preserve"> Capture water in 15 m</w:t>
      </w:r>
      <w:ins w:id="7" w:author="Andrew Wilkens" w:date="2015-08-07T11:51:00Z">
        <w:r w:rsidR="007C6691">
          <w:t>L</w:t>
        </w:r>
      </w:ins>
      <w:del w:id="8" w:author="Andrew Wilkens" w:date="2015-08-07T11:51:00Z">
        <w:r w:rsidR="00207A5B" w:rsidDel="007C6691">
          <w:delText>l</w:delText>
        </w:r>
      </w:del>
      <w:r w:rsidR="00207A5B">
        <w:t xml:space="preserve"> conical tube.</w:t>
      </w:r>
    </w:p>
    <w:p w14:paraId="1C5FD4AE" w14:textId="77777777" w:rsidR="006C06D9" w:rsidRDefault="006C06D9" w:rsidP="006C06D9">
      <w:pPr>
        <w:pStyle w:val="ListParagraph"/>
      </w:pPr>
    </w:p>
    <w:p w14:paraId="52337D6E" w14:textId="77777777" w:rsidR="006C06D9" w:rsidRDefault="006C06D9" w:rsidP="006C06D9">
      <w:pPr>
        <w:pStyle w:val="ListParagraph"/>
        <w:jc w:val="both"/>
      </w:pPr>
    </w:p>
    <w:p w14:paraId="5511125C" w14:textId="1C5F675E" w:rsidR="00DD0CD4" w:rsidRDefault="00DD0CD4" w:rsidP="006C06D9">
      <w:pPr>
        <w:pStyle w:val="ListParagraph"/>
        <w:numPr>
          <w:ilvl w:val="1"/>
          <w:numId w:val="6"/>
        </w:numPr>
        <w:jc w:val="both"/>
      </w:pPr>
      <w:r>
        <w:t>Colonies that do not rinse easily (actinomycetes) can be scrapped with a sterile loop and suspended in water by swirling the loop.</w:t>
      </w:r>
      <w:r w:rsidR="006C06D9">
        <w:br/>
      </w:r>
    </w:p>
    <w:p w14:paraId="5878060B" w14:textId="10452DB5" w:rsidR="0053564F" w:rsidRDefault="0053564F" w:rsidP="00434547">
      <w:pPr>
        <w:pStyle w:val="ListParagraph"/>
        <w:numPr>
          <w:ilvl w:val="0"/>
          <w:numId w:val="2"/>
        </w:numPr>
        <w:jc w:val="both"/>
      </w:pPr>
      <w:r w:rsidRPr="0053564F">
        <w:t>Vortex the suspension</w:t>
      </w:r>
      <w:r w:rsidR="00207A5B">
        <w:t xml:space="preserve"> for 10</w:t>
      </w:r>
      <w:ins w:id="9" w:author="Andrew Wilkens" w:date="2015-08-07T11:51:00Z">
        <w:r w:rsidR="007C6691">
          <w:t xml:space="preserve"> </w:t>
        </w:r>
      </w:ins>
      <w:r w:rsidR="006C06D9">
        <w:t>s</w:t>
      </w:r>
      <w:r w:rsidRPr="0053564F">
        <w:t xml:space="preserve"> to separate individual cells within the colony fragments.</w:t>
      </w:r>
      <w:r w:rsidR="00207A5B">
        <w:t xml:space="preserve"> </w:t>
      </w:r>
    </w:p>
    <w:p w14:paraId="3A6C7198" w14:textId="77777777" w:rsidR="006C06D9" w:rsidRPr="0053564F" w:rsidRDefault="006C06D9" w:rsidP="006C06D9">
      <w:pPr>
        <w:pStyle w:val="ListParagraph"/>
        <w:jc w:val="both"/>
      </w:pPr>
    </w:p>
    <w:p w14:paraId="5872D1A5" w14:textId="4E3AB78E" w:rsidR="00207A5B" w:rsidRDefault="00BE0571" w:rsidP="006C06D9">
      <w:pPr>
        <w:pStyle w:val="ListParagraph"/>
        <w:numPr>
          <w:ilvl w:val="0"/>
          <w:numId w:val="2"/>
        </w:numPr>
        <w:jc w:val="both"/>
      </w:pPr>
      <w:r w:rsidRPr="0053564F">
        <w:t>Centrifuge</w:t>
      </w:r>
      <w:r w:rsidR="006C06D9">
        <w:t xml:space="preserve"> for 1-2</w:t>
      </w:r>
      <w:ins w:id="10" w:author="Andrew Wilkens" w:date="2015-08-07T11:51:00Z">
        <w:r w:rsidR="007C6691">
          <w:t xml:space="preserve"> </w:t>
        </w:r>
      </w:ins>
      <w:r w:rsidR="006C06D9">
        <w:t>m</w:t>
      </w:r>
      <w:ins w:id="11" w:author="Andrew Wilkens" w:date="2015-08-07T11:51:00Z">
        <w:r w:rsidR="007C6691">
          <w:t>in</w:t>
        </w:r>
      </w:ins>
      <w:r w:rsidR="006C06D9">
        <w:t xml:space="preserve"> </w:t>
      </w:r>
      <w:r w:rsidR="00DD0CD4">
        <w:t>at &gt;</w:t>
      </w:r>
      <w:del w:id="12" w:author="Andrew Wilkens" w:date="2015-08-07T13:02:00Z">
        <w:r w:rsidR="00DD0CD4" w:rsidDel="00A80638">
          <w:delText xml:space="preserve"> </w:delText>
        </w:r>
      </w:del>
      <w:r w:rsidR="00DD0CD4">
        <w:t xml:space="preserve">12,000 </w:t>
      </w:r>
      <w:commentRangeStart w:id="13"/>
      <w:r w:rsidR="00DD0CD4">
        <w:t>g</w:t>
      </w:r>
      <w:del w:id="14" w:author="Ian Pepper" w:date="2015-08-11T11:23:00Z">
        <w:r w:rsidR="0053564F" w:rsidRPr="0053564F" w:rsidDel="00E91485">
          <w:delText xml:space="preserve"> rpm</w:delText>
        </w:r>
        <w:r w:rsidR="00207A5B" w:rsidDel="00E91485">
          <w:delText xml:space="preserve"> </w:delText>
        </w:r>
      </w:del>
      <w:commentRangeEnd w:id="13"/>
      <w:r w:rsidR="007C6691">
        <w:rPr>
          <w:rStyle w:val="CommentReference"/>
        </w:rPr>
        <w:commentReference w:id="13"/>
      </w:r>
      <w:ins w:id="15" w:author="Ian Pepper" w:date="2015-08-11T11:23:00Z">
        <w:r w:rsidR="00E91485">
          <w:t xml:space="preserve"> </w:t>
        </w:r>
      </w:ins>
      <w:r w:rsidR="00207A5B">
        <w:t>to form a pellet at the bottom of the conical tube</w:t>
      </w:r>
      <w:r w:rsidR="0053564F" w:rsidRPr="0053564F">
        <w:t>.</w:t>
      </w:r>
      <w:r w:rsidR="006C06D9">
        <w:t xml:space="preserve"> </w:t>
      </w:r>
      <w:r w:rsidR="00207A5B">
        <w:t>Note: If cells d</w:t>
      </w:r>
      <w:r w:rsidR="006C06D9">
        <w:t>o</w:t>
      </w:r>
      <w:r w:rsidR="00207A5B">
        <w:t xml:space="preserve"> not grow well on </w:t>
      </w:r>
      <w:r w:rsidR="006C06D9">
        <w:t>the plate, or cell density is</w:t>
      </w:r>
      <w:r w:rsidR="00207A5B">
        <w:t xml:space="preserve"> less than 10</w:t>
      </w:r>
      <w:r w:rsidR="00207A5B" w:rsidRPr="006C06D9">
        <w:rPr>
          <w:vertAlign w:val="superscript"/>
        </w:rPr>
        <w:t>7</w:t>
      </w:r>
      <w:r w:rsidR="00207A5B">
        <w:t>, a pellet</w:t>
      </w:r>
      <w:r w:rsidR="006C06D9">
        <w:t xml:space="preserve"> might not be visible</w:t>
      </w:r>
      <w:r w:rsidR="00207A5B">
        <w:t xml:space="preserve"> after centrifugation. </w:t>
      </w:r>
    </w:p>
    <w:p w14:paraId="3D11C5B5" w14:textId="77777777" w:rsidR="006C06D9" w:rsidRDefault="006C06D9" w:rsidP="006C06D9">
      <w:pPr>
        <w:jc w:val="both"/>
      </w:pPr>
    </w:p>
    <w:p w14:paraId="77532950" w14:textId="4A63E98C" w:rsidR="006C06D9" w:rsidRDefault="006C06D9" w:rsidP="00F56F28">
      <w:pPr>
        <w:pStyle w:val="ListParagraph"/>
        <w:numPr>
          <w:ilvl w:val="0"/>
          <w:numId w:val="2"/>
        </w:numPr>
        <w:jc w:val="both"/>
      </w:pPr>
      <w:r>
        <w:t>Aspirate water in conical tube down to ~</w:t>
      </w:r>
      <w:del w:id="16" w:author="Andrew Wilkens" w:date="2015-08-07T11:51:00Z">
        <w:r w:rsidDel="007C6691">
          <w:delText xml:space="preserve"> </w:delText>
        </w:r>
      </w:del>
      <w:r>
        <w:t xml:space="preserve">500 </w:t>
      </w:r>
      <w:r>
        <w:rPr>
          <w:rFonts w:ascii="Cambria" w:hAnsi="Cambria"/>
        </w:rPr>
        <w:t>µ</w:t>
      </w:r>
      <w:ins w:id="17" w:author="Andrew Wilkens" w:date="2015-08-07T11:52:00Z">
        <w:r w:rsidR="007C6691">
          <w:t>L</w:t>
        </w:r>
      </w:ins>
      <w:r>
        <w:t xml:space="preserve"> to r</w:t>
      </w:r>
      <w:r w:rsidR="00207A5B">
        <w:t>emove excess supernatant.</w:t>
      </w:r>
      <w:r w:rsidR="00F56F28">
        <w:t xml:space="preserve"> </w:t>
      </w:r>
    </w:p>
    <w:p w14:paraId="51FC0E03" w14:textId="77777777" w:rsidR="006C06D9" w:rsidRDefault="006C06D9" w:rsidP="006C06D9">
      <w:pPr>
        <w:pStyle w:val="ListParagraph"/>
      </w:pPr>
    </w:p>
    <w:p w14:paraId="5D426E69" w14:textId="3DA0A0D9" w:rsidR="00F56F28" w:rsidRDefault="00F56F28" w:rsidP="00F56F28">
      <w:pPr>
        <w:pStyle w:val="ListParagraph"/>
        <w:numPr>
          <w:ilvl w:val="0"/>
          <w:numId w:val="2"/>
        </w:numPr>
        <w:jc w:val="both"/>
      </w:pPr>
      <w:commentRangeStart w:id="18"/>
      <w:r>
        <w:t xml:space="preserve">Resuspend pellet </w:t>
      </w:r>
      <w:commentRangeEnd w:id="18"/>
      <w:r w:rsidR="00244F07">
        <w:rPr>
          <w:rStyle w:val="CommentReference"/>
        </w:rPr>
        <w:commentReference w:id="18"/>
      </w:r>
      <w:ins w:id="19" w:author="Ian Pepper" w:date="2015-08-11T11:23:00Z">
        <w:r w:rsidR="00E91485">
          <w:t xml:space="preserve">the water that remains </w:t>
        </w:r>
      </w:ins>
      <w:r>
        <w:t>by vortexing conical tube for 10</w:t>
      </w:r>
      <w:ins w:id="20" w:author="Andrew Wilkens" w:date="2015-08-07T11:52:00Z">
        <w:r w:rsidR="007C6691">
          <w:t xml:space="preserve"> </w:t>
        </w:r>
      </w:ins>
      <w:r w:rsidR="006C06D9">
        <w:t>s</w:t>
      </w:r>
      <w:r>
        <w:t xml:space="preserve">. Cell concentration is now </w:t>
      </w:r>
      <w:r w:rsidR="006C06D9">
        <w:t>denser</w:t>
      </w:r>
      <w:r>
        <w:t>, since excess supernatant was removed.</w:t>
      </w:r>
    </w:p>
    <w:p w14:paraId="39A333BA" w14:textId="77777777" w:rsidR="006C06D9" w:rsidRDefault="006C06D9" w:rsidP="006C06D9">
      <w:pPr>
        <w:jc w:val="both"/>
      </w:pPr>
    </w:p>
    <w:p w14:paraId="51CB64AB" w14:textId="29B1D3A8" w:rsidR="00F56F28" w:rsidRDefault="0092296D" w:rsidP="00F56F28">
      <w:pPr>
        <w:pStyle w:val="ListParagraph"/>
        <w:numPr>
          <w:ilvl w:val="0"/>
          <w:numId w:val="2"/>
        </w:numPr>
        <w:jc w:val="both"/>
      </w:pPr>
      <w:r>
        <w:t xml:space="preserve">Transfer </w:t>
      </w:r>
      <w:ins w:id="21" w:author="Andrew Wilkens" w:date="2015-08-07T13:12:00Z">
        <w:r w:rsidR="00244F07">
          <w:t xml:space="preserve">the </w:t>
        </w:r>
      </w:ins>
      <w:r>
        <w:t>500</w:t>
      </w:r>
      <w:del w:id="22" w:author="Andrew Wilkens" w:date="2015-08-07T13:03:00Z">
        <w:r w:rsidDel="00A80638">
          <w:delText xml:space="preserve"> </w:delText>
        </w:r>
      </w:del>
      <w:ins w:id="23" w:author="Andrew Wilkens" w:date="2015-08-07T13:03:00Z">
        <w:r w:rsidR="00A80638">
          <w:t>-</w:t>
        </w:r>
      </w:ins>
      <w:r>
        <w:rPr>
          <w:rFonts w:ascii="Cambria" w:hAnsi="Cambria"/>
        </w:rPr>
        <w:t>µ</w:t>
      </w:r>
      <w:ins w:id="24" w:author="Andrew Wilkens" w:date="2015-08-07T11:52:00Z">
        <w:r w:rsidR="007C6691">
          <w:t>L</w:t>
        </w:r>
      </w:ins>
      <w:r w:rsidR="00F56F28">
        <w:t xml:space="preserve"> suspension into</w:t>
      </w:r>
      <w:r w:rsidR="00207A5B">
        <w:t xml:space="preserve"> </w:t>
      </w:r>
      <w:r w:rsidR="00F56F28">
        <w:t xml:space="preserve">LoBind Eppendorf tube. Ensure cap is secure. </w:t>
      </w:r>
    </w:p>
    <w:p w14:paraId="26A25F23" w14:textId="77777777" w:rsidR="006C06D9" w:rsidRDefault="006C06D9" w:rsidP="006C06D9">
      <w:pPr>
        <w:jc w:val="both"/>
      </w:pPr>
    </w:p>
    <w:p w14:paraId="17A66065" w14:textId="74C92365" w:rsidR="0053564F" w:rsidRDefault="00F56F28" w:rsidP="00F56F28">
      <w:pPr>
        <w:pStyle w:val="ListParagraph"/>
        <w:numPr>
          <w:ilvl w:val="0"/>
          <w:numId w:val="2"/>
        </w:numPr>
        <w:jc w:val="both"/>
      </w:pPr>
      <w:r>
        <w:t>P</w:t>
      </w:r>
      <w:r w:rsidR="006C06D9">
        <w:t>lace E</w:t>
      </w:r>
      <w:r>
        <w:t>ppendorf tube into floating device and then place it into bath containing boiling water for 10</w:t>
      </w:r>
      <w:ins w:id="25" w:author="Andrew Wilkens" w:date="2015-08-07T13:09:00Z">
        <w:r w:rsidR="00244F07">
          <w:t xml:space="preserve"> </w:t>
        </w:r>
      </w:ins>
      <w:r w:rsidR="006C06D9">
        <w:t>m</w:t>
      </w:r>
      <w:ins w:id="26" w:author="Andrew Wilkens" w:date="2015-08-07T13:09:00Z">
        <w:r w:rsidR="00244F07">
          <w:t>in</w:t>
        </w:r>
      </w:ins>
      <w:r>
        <w:t>. This disrupt</w:t>
      </w:r>
      <w:r w:rsidR="006C06D9">
        <w:t>s</w:t>
      </w:r>
      <w:r>
        <w:t xml:space="preserve"> cell walls, releasing nucleic acids into supernatant.</w:t>
      </w:r>
    </w:p>
    <w:p w14:paraId="49CDEB20" w14:textId="77777777" w:rsidR="006C06D9" w:rsidRPr="0053564F" w:rsidRDefault="006C06D9" w:rsidP="006C06D9">
      <w:pPr>
        <w:jc w:val="both"/>
      </w:pPr>
    </w:p>
    <w:p w14:paraId="6A838C0D" w14:textId="5E7F3ECF" w:rsidR="0053564F" w:rsidRDefault="0053564F" w:rsidP="00434547">
      <w:pPr>
        <w:pStyle w:val="ListParagraph"/>
        <w:numPr>
          <w:ilvl w:val="0"/>
          <w:numId w:val="2"/>
        </w:numPr>
        <w:jc w:val="both"/>
      </w:pPr>
      <w:r w:rsidRPr="0053564F">
        <w:t>Shear DNA by vortexing for 1-2</w:t>
      </w:r>
      <w:ins w:id="27" w:author="Andrew Wilkens" w:date="2015-08-07T11:52:00Z">
        <w:r w:rsidR="007C6691">
          <w:t xml:space="preserve"> </w:t>
        </w:r>
      </w:ins>
      <w:r w:rsidR="006C06D9">
        <w:t>m</w:t>
      </w:r>
      <w:ins w:id="28" w:author="Andrew Wilkens" w:date="2015-08-07T11:52:00Z">
        <w:r w:rsidR="007C6691">
          <w:t>in</w:t>
        </w:r>
      </w:ins>
      <w:r w:rsidRPr="0053564F">
        <w:t>.</w:t>
      </w:r>
    </w:p>
    <w:p w14:paraId="7D4FB802" w14:textId="77777777" w:rsidR="006C06D9" w:rsidRPr="0053564F" w:rsidRDefault="006C06D9" w:rsidP="006C06D9">
      <w:pPr>
        <w:jc w:val="both"/>
      </w:pPr>
    </w:p>
    <w:p w14:paraId="5804903D" w14:textId="6E2C129A" w:rsidR="0053564F" w:rsidRDefault="0053564F" w:rsidP="00434547">
      <w:pPr>
        <w:pStyle w:val="ListParagraph"/>
        <w:numPr>
          <w:ilvl w:val="0"/>
          <w:numId w:val="2"/>
        </w:numPr>
        <w:jc w:val="both"/>
      </w:pPr>
      <w:r w:rsidRPr="0053564F">
        <w:t>Pellet cell debris by</w:t>
      </w:r>
      <w:r w:rsidR="00F56F28">
        <w:t xml:space="preserve"> centrifuging for 5</w:t>
      </w:r>
      <w:ins w:id="29" w:author="Andrew Wilkens" w:date="2015-08-07T11:52:00Z">
        <w:r w:rsidR="007C6691">
          <w:t xml:space="preserve"> </w:t>
        </w:r>
      </w:ins>
      <w:r w:rsidR="006C06D9">
        <w:t>m</w:t>
      </w:r>
      <w:ins w:id="30" w:author="Andrew Wilkens" w:date="2015-08-07T11:52:00Z">
        <w:r w:rsidR="007C6691">
          <w:t>in</w:t>
        </w:r>
      </w:ins>
      <w:r w:rsidR="00F56F28">
        <w:t xml:space="preserve"> at &gt;</w:t>
      </w:r>
      <w:del w:id="31" w:author="Andrew Wilkens" w:date="2015-08-07T11:52:00Z">
        <w:r w:rsidR="00F56F28" w:rsidDel="007C6691">
          <w:delText xml:space="preserve"> </w:delText>
        </w:r>
      </w:del>
      <w:r w:rsidR="00F56F28">
        <w:t>12,000</w:t>
      </w:r>
      <w:r w:rsidRPr="0053564F">
        <w:t xml:space="preserve"> rpm</w:t>
      </w:r>
      <w:r w:rsidR="00F56F28">
        <w:t xml:space="preserve"> in table</w:t>
      </w:r>
      <w:ins w:id="32" w:author="Andrew Wilkens" w:date="2015-08-07T11:52:00Z">
        <w:r w:rsidR="007C6691">
          <w:t>-</w:t>
        </w:r>
      </w:ins>
      <w:del w:id="33" w:author="Andrew Wilkens" w:date="2015-08-07T11:52:00Z">
        <w:r w:rsidR="00F56F28" w:rsidDel="007C6691">
          <w:delText xml:space="preserve"> </w:delText>
        </w:r>
      </w:del>
      <w:r w:rsidR="00F56F28">
        <w:t>top centrifuge</w:t>
      </w:r>
      <w:r w:rsidRPr="0053564F">
        <w:t>.</w:t>
      </w:r>
      <w:r w:rsidR="00F56F28">
        <w:t xml:space="preserve"> Nucleic acids remain suspended in supernatant.</w:t>
      </w:r>
    </w:p>
    <w:p w14:paraId="336F8F4E" w14:textId="77777777" w:rsidR="006C06D9" w:rsidRPr="0053564F" w:rsidRDefault="006C06D9" w:rsidP="006C06D9">
      <w:pPr>
        <w:jc w:val="both"/>
      </w:pPr>
    </w:p>
    <w:p w14:paraId="2141150D" w14:textId="5C8BBB2C" w:rsidR="0053564F" w:rsidRDefault="00F56F28" w:rsidP="00475DF1">
      <w:pPr>
        <w:pStyle w:val="ListParagraph"/>
        <w:numPr>
          <w:ilvl w:val="0"/>
          <w:numId w:val="2"/>
        </w:numPr>
        <w:jc w:val="both"/>
        <w:rPr>
          <w:ins w:id="34" w:author="Andrew Wilkens" w:date="2015-08-07T15:06:00Z"/>
        </w:rPr>
      </w:pPr>
      <w:r>
        <w:t xml:space="preserve">Transfer the top 100 </w:t>
      </w:r>
      <w:r w:rsidR="0092296D" w:rsidRPr="00475DF1">
        <w:rPr>
          <w:rFonts w:ascii="Cambria" w:hAnsi="Cambria"/>
        </w:rPr>
        <w:t>µ</w:t>
      </w:r>
      <w:ins w:id="35" w:author="Andrew Wilkens" w:date="2015-08-07T11:52:00Z">
        <w:r w:rsidR="007C6691">
          <w:t>L</w:t>
        </w:r>
      </w:ins>
      <w:r w:rsidR="0053564F" w:rsidRPr="0053564F">
        <w:t xml:space="preserve"> of supernatant</w:t>
      </w:r>
      <w:r>
        <w:t xml:space="preserve"> into a sterile LoBind Eppendorf tube</w:t>
      </w:r>
      <w:r w:rsidR="0053564F" w:rsidRPr="0053564F">
        <w:t>.</w:t>
      </w:r>
    </w:p>
    <w:p w14:paraId="27149B04" w14:textId="77777777" w:rsidR="00475DF1" w:rsidRPr="0053564F" w:rsidRDefault="00475DF1" w:rsidP="00475DF1">
      <w:pPr>
        <w:pStyle w:val="ListParagraph"/>
        <w:jc w:val="both"/>
      </w:pPr>
    </w:p>
    <w:p w14:paraId="1237CD9C" w14:textId="017E5D83" w:rsidR="0053564F" w:rsidRDefault="0053564F" w:rsidP="00434547">
      <w:pPr>
        <w:pStyle w:val="ListParagraph"/>
        <w:numPr>
          <w:ilvl w:val="0"/>
          <w:numId w:val="2"/>
        </w:numPr>
        <w:jc w:val="both"/>
      </w:pPr>
      <w:r w:rsidRPr="0053564F">
        <w:t>Conduct spectroscopic readings on the DNA at 260/280 nm to determine the quantity and purity of the DNA.</w:t>
      </w:r>
    </w:p>
    <w:p w14:paraId="0EBD1260" w14:textId="77777777" w:rsidR="006C06D9" w:rsidRDefault="006C06D9" w:rsidP="006C06D9">
      <w:pPr>
        <w:pStyle w:val="ListParagraph"/>
        <w:ind w:left="1440"/>
        <w:jc w:val="both"/>
      </w:pPr>
    </w:p>
    <w:p w14:paraId="1CC373E5" w14:textId="154F424F" w:rsidR="00BE0571" w:rsidRDefault="006C06D9" w:rsidP="006C06D9">
      <w:pPr>
        <w:pStyle w:val="ListParagraph"/>
        <w:numPr>
          <w:ilvl w:val="1"/>
          <w:numId w:val="7"/>
        </w:numPr>
        <w:jc w:val="both"/>
      </w:pPr>
      <w:r>
        <w:t xml:space="preserve"> </w:t>
      </w:r>
      <w:r w:rsidR="00F56F28">
        <w:t>If nucleic acid concentration is too high for accurate readings, dilute supernatant to 1:10 or 1:100.</w:t>
      </w:r>
    </w:p>
    <w:p w14:paraId="7F7D3475" w14:textId="77777777" w:rsidR="00BE0571" w:rsidRDefault="00BE0571" w:rsidP="00BE0571">
      <w:pPr>
        <w:jc w:val="both"/>
      </w:pPr>
    </w:p>
    <w:p w14:paraId="4AC54C11" w14:textId="69FFAC44" w:rsidR="00BE0571" w:rsidRPr="006C06D9" w:rsidRDefault="00BE0571" w:rsidP="006C06D9">
      <w:pPr>
        <w:jc w:val="both"/>
        <w:rPr>
          <w:b/>
        </w:rPr>
      </w:pPr>
      <w:r w:rsidRPr="006C06D9">
        <w:rPr>
          <w:b/>
        </w:rPr>
        <w:t>Applications</w:t>
      </w:r>
    </w:p>
    <w:p w14:paraId="02ADE0AC" w14:textId="77777777" w:rsidR="00BE0571" w:rsidRPr="00BE0571" w:rsidRDefault="00BE0571" w:rsidP="00BE0571">
      <w:pPr>
        <w:jc w:val="both"/>
        <w:rPr>
          <w:b/>
        </w:rPr>
      </w:pPr>
    </w:p>
    <w:p w14:paraId="1080A69D" w14:textId="306D4242" w:rsidR="00BE0571" w:rsidRPr="00AC5ACD" w:rsidRDefault="00BE0571" w:rsidP="00BE0571">
      <w:pPr>
        <w:pStyle w:val="ListParagraph"/>
        <w:numPr>
          <w:ilvl w:val="0"/>
          <w:numId w:val="3"/>
        </w:numPr>
        <w:jc w:val="both"/>
        <w:rPr>
          <w:b/>
        </w:rPr>
      </w:pPr>
      <w:r w:rsidRPr="00AC5ACD">
        <w:rPr>
          <w:b/>
        </w:rPr>
        <w:t>Omic approaches for diversity estimates.</w:t>
      </w:r>
    </w:p>
    <w:p w14:paraId="238E9816" w14:textId="77777777" w:rsidR="00BE0571" w:rsidRDefault="00BE0571" w:rsidP="00BE0571">
      <w:pPr>
        <w:jc w:val="both"/>
      </w:pPr>
    </w:p>
    <w:p w14:paraId="293803F1" w14:textId="58735907" w:rsidR="00BE0571" w:rsidRDefault="00BE0571" w:rsidP="00BE0571">
      <w:pPr>
        <w:jc w:val="both"/>
      </w:pPr>
      <w:r>
        <w:t xml:space="preserve">Community DNA from cultured colonies or extracted from soil can be subjected to bioinformatics and “omic” approaches that allow for characterization of the original bacteria within the sample. The omic approaches include: </w:t>
      </w:r>
    </w:p>
    <w:p w14:paraId="78B525AD" w14:textId="77777777" w:rsidR="00BE0571" w:rsidRDefault="00BE0571" w:rsidP="00BE0571">
      <w:pPr>
        <w:jc w:val="both"/>
      </w:pPr>
    </w:p>
    <w:p w14:paraId="5C2B530F" w14:textId="15098ABB" w:rsidR="00BE0571" w:rsidRDefault="00BE0571" w:rsidP="00BE0571">
      <w:pPr>
        <w:pStyle w:val="ListParagraph"/>
        <w:numPr>
          <w:ilvl w:val="0"/>
          <w:numId w:val="4"/>
        </w:numPr>
        <w:jc w:val="both"/>
      </w:pPr>
      <w:r>
        <w:lastRenderedPageBreak/>
        <w:t>Metagenomics – determination of “who”</w:t>
      </w:r>
      <w:r w:rsidR="00CF6CFE">
        <w:t xml:space="preserve"> is within the community via 16s r</w:t>
      </w:r>
      <w:r>
        <w:t>RNA sequencing. This gives an estimate of the diversity within the community.</w:t>
      </w:r>
    </w:p>
    <w:p w14:paraId="21D6F1AF" w14:textId="77777777" w:rsidR="00AC5ACD" w:rsidRDefault="00AC5ACD" w:rsidP="00AC5ACD">
      <w:pPr>
        <w:jc w:val="both"/>
      </w:pPr>
    </w:p>
    <w:p w14:paraId="25CB4101" w14:textId="1B658EAF" w:rsidR="00BE0571" w:rsidRPr="00AC5ACD" w:rsidRDefault="00BE0571" w:rsidP="00BE0571">
      <w:pPr>
        <w:pStyle w:val="ListParagraph"/>
        <w:numPr>
          <w:ilvl w:val="0"/>
          <w:numId w:val="3"/>
        </w:numPr>
        <w:jc w:val="both"/>
        <w:rPr>
          <w:b/>
        </w:rPr>
      </w:pPr>
      <w:r w:rsidRPr="00AC5ACD">
        <w:rPr>
          <w:b/>
        </w:rPr>
        <w:t>Calculation of the number of bacterial cells within the soil sample.</w:t>
      </w:r>
    </w:p>
    <w:p w14:paraId="2251137E" w14:textId="77777777" w:rsidR="00BE0571" w:rsidRDefault="00BE0571" w:rsidP="00BE0571">
      <w:pPr>
        <w:jc w:val="both"/>
      </w:pPr>
    </w:p>
    <w:p w14:paraId="1F8E6878" w14:textId="728F0E5F" w:rsidR="00BE0571" w:rsidRDefault="00BE0571" w:rsidP="00BE0571">
      <w:pPr>
        <w:jc w:val="both"/>
      </w:pPr>
      <w:r>
        <w:t xml:space="preserve">Community DNA is extracted from a soil and quantified by spectroscopic </w:t>
      </w:r>
      <w:r w:rsidR="00AC5ACD">
        <w:t>analyses</w:t>
      </w:r>
      <w:r>
        <w:t xml:space="preserve">. The estimated quantity of DNA measured as </w:t>
      </w:r>
      <w:r w:rsidR="007E4F95">
        <w:rPr>
          <w:rFonts w:ascii="Cambria" w:hAnsi="Cambria"/>
        </w:rPr>
        <w:t>µg</w:t>
      </w:r>
      <w:r w:rsidR="00AC5ACD">
        <w:t xml:space="preserve"> DNA per m</w:t>
      </w:r>
      <w:ins w:id="36" w:author="Andrew Wilkens" w:date="2015-08-07T13:22:00Z">
        <w:r w:rsidR="00110CEC">
          <w:t>L</w:t>
        </w:r>
      </w:ins>
      <w:r w:rsidR="00AC5ACD">
        <w:t xml:space="preserve"> of solution is related back to the total volume of DNA extracted in solution to give a total amount of DNA per g of soil. By knowing the theoretical value of DNA per cell, the total number of cells per g of soil can be calculated.</w:t>
      </w:r>
    </w:p>
    <w:p w14:paraId="0B4F2AE8" w14:textId="3321B7C9" w:rsidR="00AC5ACD" w:rsidRDefault="00AC5ACD" w:rsidP="00386851">
      <w:pPr>
        <w:ind w:left="720"/>
        <w:jc w:val="both"/>
      </w:pPr>
      <w:r>
        <w:br/>
      </w:r>
      <w:r>
        <w:rPr>
          <w:b/>
          <w:u w:val="single"/>
        </w:rPr>
        <w:t>Example</w:t>
      </w:r>
    </w:p>
    <w:p w14:paraId="2F9457FD" w14:textId="336CCEAF" w:rsidR="00AC5ACD" w:rsidRDefault="00AC5ACD" w:rsidP="00BE0571">
      <w:pPr>
        <w:jc w:val="both"/>
      </w:pPr>
    </w:p>
    <w:p w14:paraId="690040B3" w14:textId="137716EB" w:rsidR="00AC5ACD" w:rsidRDefault="00AC5ACD" w:rsidP="00386851">
      <w:pPr>
        <w:ind w:firstLine="720"/>
        <w:jc w:val="both"/>
      </w:pPr>
      <w:r>
        <w:t xml:space="preserve">A soil has 0.12 </w:t>
      </w:r>
      <w:r w:rsidR="007E4F95">
        <w:rPr>
          <w:rFonts w:ascii="Cambria" w:hAnsi="Cambria"/>
        </w:rPr>
        <w:t>µ</w:t>
      </w:r>
      <w:r>
        <w:t>g DNA per g of soil</w:t>
      </w:r>
    </w:p>
    <w:p w14:paraId="1AEB740B" w14:textId="77777777" w:rsidR="00AC5ACD" w:rsidRDefault="00AC5ACD" w:rsidP="00BE0571">
      <w:pPr>
        <w:jc w:val="both"/>
      </w:pPr>
    </w:p>
    <w:p w14:paraId="1699DF46" w14:textId="624BFC1F" w:rsidR="00AC5ACD" w:rsidRDefault="00AC5ACD" w:rsidP="00386851">
      <w:pPr>
        <w:ind w:firstLine="720"/>
        <w:jc w:val="both"/>
      </w:pPr>
      <w:r>
        <w:t>If each cell has 4 femtograms of DNA</w:t>
      </w:r>
    </w:p>
    <w:p w14:paraId="62834DC9" w14:textId="77777777" w:rsidR="00AC5ACD" w:rsidRDefault="00AC5ACD" w:rsidP="00BE0571">
      <w:pPr>
        <w:jc w:val="both"/>
      </w:pPr>
    </w:p>
    <w:p w14:paraId="181424E1" w14:textId="443788DC" w:rsidR="00AC5ACD" w:rsidRDefault="00AC5ACD" w:rsidP="00386851">
      <w:pPr>
        <w:ind w:firstLine="720"/>
        <w:jc w:val="both"/>
      </w:pPr>
      <w:r>
        <w:t xml:space="preserve">Number of cells = </w:t>
      </w:r>
      <w:r>
        <w:rPr>
          <w:u w:val="single"/>
        </w:rPr>
        <w:t xml:space="preserve"> 0.12 x 10</w:t>
      </w:r>
      <w:r w:rsidRPr="00AC5ACD">
        <w:rPr>
          <w:u w:val="single"/>
          <w:vertAlign w:val="superscript"/>
        </w:rPr>
        <w:t>-6</w:t>
      </w:r>
      <w:r>
        <w:rPr>
          <w:u w:val="single"/>
        </w:rPr>
        <w:t xml:space="preserve"> g DNA/g soil</w:t>
      </w:r>
    </w:p>
    <w:p w14:paraId="218A3BDD" w14:textId="135BE9CC" w:rsidR="00AC5ACD" w:rsidRDefault="00AC5ACD" w:rsidP="00BE0571">
      <w:pPr>
        <w:jc w:val="both"/>
      </w:pPr>
      <w:r>
        <w:t xml:space="preserve">              </w:t>
      </w:r>
      <w:r w:rsidR="00386851">
        <w:tab/>
      </w:r>
      <w:r>
        <w:t xml:space="preserve">                         4 x 10</w:t>
      </w:r>
      <w:ins w:id="37" w:author="Andrew Wilkens" w:date="2015-08-07T13:23:00Z">
        <w:r w:rsidR="00110CEC">
          <w:rPr>
            <w:vertAlign w:val="superscript"/>
          </w:rPr>
          <w:t>-1</w:t>
        </w:r>
      </w:ins>
      <w:r>
        <w:rPr>
          <w:vertAlign w:val="superscript"/>
        </w:rPr>
        <w:t>5</w:t>
      </w:r>
      <w:r>
        <w:t xml:space="preserve"> g DNA/cell</w:t>
      </w:r>
    </w:p>
    <w:p w14:paraId="55837685" w14:textId="77777777" w:rsidR="00AC5ACD" w:rsidRDefault="00AC5ACD" w:rsidP="00BE0571">
      <w:pPr>
        <w:jc w:val="both"/>
      </w:pPr>
    </w:p>
    <w:p w14:paraId="105A3A32" w14:textId="3FC208BF" w:rsidR="00AC5ACD" w:rsidRDefault="00386851" w:rsidP="00BE0571">
      <w:pPr>
        <w:jc w:val="both"/>
      </w:pPr>
      <w:r>
        <w:tab/>
      </w:r>
      <w:r>
        <w:tab/>
      </w:r>
    </w:p>
    <w:p w14:paraId="70775CE3" w14:textId="25A26C17" w:rsidR="00AC5ACD" w:rsidRDefault="00AC5ACD" w:rsidP="00BE0571">
      <w:pPr>
        <w:jc w:val="both"/>
      </w:pPr>
      <w:r>
        <w:tab/>
      </w:r>
      <w:r>
        <w:tab/>
      </w:r>
      <w:r w:rsidR="00386851">
        <w:tab/>
      </w:r>
      <w:r>
        <w:t xml:space="preserve">    = 0.03 x 10</w:t>
      </w:r>
      <w:r>
        <w:rPr>
          <w:vertAlign w:val="superscript"/>
        </w:rPr>
        <w:t>9</w:t>
      </w:r>
      <w:r>
        <w:t xml:space="preserve"> cells/g soil</w:t>
      </w:r>
    </w:p>
    <w:p w14:paraId="7DE7A5BD" w14:textId="1EBB850A" w:rsidR="00AC5ACD" w:rsidRDefault="00386851" w:rsidP="00BE0571">
      <w:pPr>
        <w:jc w:val="both"/>
      </w:pPr>
      <w:r>
        <w:tab/>
      </w:r>
      <w:r>
        <w:tab/>
      </w:r>
      <w:r>
        <w:tab/>
      </w:r>
      <w:r w:rsidR="00AC5ACD">
        <w:t xml:space="preserve">    = 3 x 10</w:t>
      </w:r>
      <w:r w:rsidR="00AC5ACD">
        <w:rPr>
          <w:vertAlign w:val="superscript"/>
        </w:rPr>
        <w:t>7</w:t>
      </w:r>
      <w:r w:rsidR="00AC5ACD">
        <w:t xml:space="preserve"> cells/g soil</w:t>
      </w:r>
    </w:p>
    <w:p w14:paraId="7248EC5C" w14:textId="77777777" w:rsidR="00AC5ACD" w:rsidRDefault="00AC5ACD" w:rsidP="00BE0571">
      <w:pPr>
        <w:jc w:val="both"/>
      </w:pPr>
    </w:p>
    <w:p w14:paraId="741FBE26" w14:textId="77777777" w:rsidR="00386851" w:rsidRDefault="00386851" w:rsidP="00BE0571">
      <w:pPr>
        <w:jc w:val="both"/>
      </w:pPr>
    </w:p>
    <w:p w14:paraId="72A08373" w14:textId="51139AA8" w:rsidR="00AC5ACD" w:rsidRPr="00AC5ACD" w:rsidRDefault="00AC5ACD" w:rsidP="00AC5ACD">
      <w:pPr>
        <w:pStyle w:val="ListParagraph"/>
        <w:numPr>
          <w:ilvl w:val="0"/>
          <w:numId w:val="3"/>
        </w:numPr>
        <w:jc w:val="both"/>
        <w:rPr>
          <w:b/>
        </w:rPr>
      </w:pPr>
      <w:r w:rsidRPr="00AC5ACD">
        <w:rPr>
          <w:b/>
        </w:rPr>
        <w:t>Identification of specific bacteria within a community via PCR.</w:t>
      </w:r>
    </w:p>
    <w:p w14:paraId="35246A6D" w14:textId="77777777" w:rsidR="00AC5ACD" w:rsidRDefault="00AC5ACD" w:rsidP="00AC5ACD">
      <w:pPr>
        <w:jc w:val="both"/>
      </w:pPr>
    </w:p>
    <w:p w14:paraId="77BA5CD4" w14:textId="107CE12B" w:rsidR="00AC5ACD" w:rsidRPr="00AC5ACD" w:rsidRDefault="00AC5ACD" w:rsidP="00AC5ACD">
      <w:pPr>
        <w:jc w:val="both"/>
      </w:pPr>
      <w:r>
        <w:t xml:space="preserve">The extracted community DNA can be subjected to PCR analysis using specific primers to determine if a particular species is present within the community. Examples include specific bacterial pathogens such as </w:t>
      </w:r>
      <w:r>
        <w:rPr>
          <w:i/>
        </w:rPr>
        <w:t xml:space="preserve">Clostridium perfringens </w:t>
      </w:r>
      <w:r>
        <w:t xml:space="preserve">or </w:t>
      </w:r>
      <w:r>
        <w:rPr>
          <w:i/>
        </w:rPr>
        <w:t>Bacillus anthracis</w:t>
      </w:r>
      <w:r>
        <w:t>.</w:t>
      </w:r>
    </w:p>
    <w:sectPr w:rsidR="00AC5ACD" w:rsidRPr="00AC5ACD" w:rsidSect="00985B61">
      <w:footerReference w:type="default" r:id="rId9"/>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ndrew Wilkens" w:date="2015-08-11T11:24:00Z" w:initials="ASW">
    <w:p w14:paraId="4FA25ECF" w14:textId="2BD1B094" w:rsidR="004066B0" w:rsidRDefault="004066B0">
      <w:pPr>
        <w:pStyle w:val="CommentText"/>
      </w:pPr>
      <w:r>
        <w:rPr>
          <w:rStyle w:val="CommentReference"/>
        </w:rPr>
        <w:annotationRef/>
      </w:r>
      <w:r>
        <w:t>Since the procedure covers the fractionation technique as opposed to the in situ technique, provide a similar write-up of the principles for the fractionation.</w:t>
      </w:r>
    </w:p>
  </w:comment>
  <w:comment w:id="3" w:author="Ian Pepper" w:date="2015-08-11T11:24:00Z" w:initials="ILP">
    <w:p w14:paraId="2A2CEEEE" w14:textId="0584A4BE" w:rsidR="00E91485" w:rsidRDefault="00E91485">
      <w:pPr>
        <w:pStyle w:val="CommentText"/>
      </w:pPr>
      <w:r>
        <w:rPr>
          <w:rStyle w:val="CommentReference"/>
        </w:rPr>
        <w:annotationRef/>
      </w:r>
      <w:r>
        <w:t>No, the procedure covers the lysing technique</w:t>
      </w:r>
    </w:p>
  </w:comment>
  <w:comment w:id="13" w:author="Andrew Wilkens" w:date="2015-08-11T11:24:00Z" w:initials="ASW">
    <w:p w14:paraId="53DB2BDB" w14:textId="7C030712" w:rsidR="00110CEC" w:rsidRDefault="00110CEC">
      <w:pPr>
        <w:pStyle w:val="CommentText"/>
      </w:pPr>
      <w:r>
        <w:rPr>
          <w:rStyle w:val="CommentReference"/>
        </w:rPr>
        <w:annotationRef/>
      </w:r>
      <w:r>
        <w:t>Which unit is it?</w:t>
      </w:r>
    </w:p>
  </w:comment>
  <w:comment w:id="18" w:author="Andrew Wilkens" w:date="2015-08-11T11:24:00Z" w:initials="ASW">
    <w:p w14:paraId="635FE222" w14:textId="55C93072" w:rsidR="00110CEC" w:rsidRDefault="00110CEC">
      <w:pPr>
        <w:pStyle w:val="CommentText"/>
      </w:pPr>
      <w:r>
        <w:rPr>
          <w:rStyle w:val="CommentReference"/>
        </w:rPr>
        <w:annotationRef/>
      </w:r>
      <w:r>
        <w:t>With what solution?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A25ECF" w15:done="0"/>
  <w15:commentEx w15:paraId="2A2CEEEE" w15:done="0"/>
  <w15:commentEx w15:paraId="53DB2BDB" w15:done="0"/>
  <w15:commentEx w15:paraId="635FE2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133D2" w14:textId="77777777" w:rsidR="00942E03" w:rsidRDefault="00942E03" w:rsidP="00BE0571">
      <w:r>
        <w:separator/>
      </w:r>
    </w:p>
  </w:endnote>
  <w:endnote w:type="continuationSeparator" w:id="0">
    <w:p w14:paraId="20E463E6" w14:textId="77777777" w:rsidR="00942E03" w:rsidRDefault="00942E03" w:rsidP="00BE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GJKHG F+ Helvetica">
    <w:altName w:val="ＭＳ 明朝"/>
    <w:panose1 w:val="00000000000000000000"/>
    <w:charset w:val="80"/>
    <w:family w:val="auto"/>
    <w:notTrueType/>
    <w:pitch w:val="default"/>
    <w:sig w:usb0="00000000"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7538" w14:textId="49253C5C" w:rsidR="00110CEC" w:rsidRDefault="00110CEC" w:rsidP="001267D8">
    <w:pPr>
      <w:pStyle w:val="Footer"/>
    </w:pPr>
  </w:p>
  <w:p w14:paraId="16CCED78" w14:textId="77777777" w:rsidR="00110CEC" w:rsidRDefault="00110C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F7FCF" w14:textId="77777777" w:rsidR="00942E03" w:rsidRDefault="00942E03" w:rsidP="00BE0571">
      <w:r>
        <w:separator/>
      </w:r>
    </w:p>
  </w:footnote>
  <w:footnote w:type="continuationSeparator" w:id="0">
    <w:p w14:paraId="35828DF3" w14:textId="77777777" w:rsidR="00942E03" w:rsidRDefault="00942E03" w:rsidP="00BE0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67C9"/>
    <w:multiLevelType w:val="hybridMultilevel"/>
    <w:tmpl w:val="A074F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0F3BD0"/>
    <w:multiLevelType w:val="hybridMultilevel"/>
    <w:tmpl w:val="0E566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217B85"/>
    <w:multiLevelType w:val="multilevel"/>
    <w:tmpl w:val="DD102C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42200FAE"/>
    <w:multiLevelType w:val="hybridMultilevel"/>
    <w:tmpl w:val="7C487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3E220A"/>
    <w:multiLevelType w:val="multilevel"/>
    <w:tmpl w:val="18BA0B12"/>
    <w:lvl w:ilvl="0">
      <w:start w:val="13"/>
      <w:numFmt w:val="decimal"/>
      <w:lvlText w:val="%1"/>
      <w:lvlJc w:val="left"/>
      <w:pPr>
        <w:ind w:left="450" w:hanging="450"/>
      </w:pPr>
      <w:rPr>
        <w:rFonts w:hint="default"/>
      </w:rPr>
    </w:lvl>
    <w:lvl w:ilvl="1">
      <w:start w:val="1"/>
      <w:numFmt w:val="decimal"/>
      <w:lvlText w:val="%1.%2"/>
      <w:lvlJc w:val="left"/>
      <w:pPr>
        <w:ind w:left="1890" w:hanging="45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73E025E1"/>
    <w:multiLevelType w:val="multilevel"/>
    <w:tmpl w:val="0E5661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88A2B34"/>
    <w:multiLevelType w:val="multilevel"/>
    <w:tmpl w:val="A1327F3C"/>
    <w:lvl w:ilvl="0">
      <w:start w:val="1"/>
      <w:numFmt w:val="decimal"/>
      <w:lvlText w:val="%1."/>
      <w:lvlJc w:val="left"/>
      <w:pPr>
        <w:ind w:left="360" w:hanging="36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080"/>
        </w:tabs>
        <w:ind w:left="1800" w:hanging="72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8B1"/>
    <w:rsid w:val="00083FA9"/>
    <w:rsid w:val="0009251E"/>
    <w:rsid w:val="00110CEC"/>
    <w:rsid w:val="001267D8"/>
    <w:rsid w:val="00203A36"/>
    <w:rsid w:val="00207A5B"/>
    <w:rsid w:val="00244F07"/>
    <w:rsid w:val="00245FB5"/>
    <w:rsid w:val="00256CE6"/>
    <w:rsid w:val="002908B1"/>
    <w:rsid w:val="002A4AE8"/>
    <w:rsid w:val="002E0D44"/>
    <w:rsid w:val="003124F2"/>
    <w:rsid w:val="00332A8B"/>
    <w:rsid w:val="00386851"/>
    <w:rsid w:val="003C34B2"/>
    <w:rsid w:val="0040282E"/>
    <w:rsid w:val="004066B0"/>
    <w:rsid w:val="00434547"/>
    <w:rsid w:val="00456790"/>
    <w:rsid w:val="00475DF1"/>
    <w:rsid w:val="004B2EBA"/>
    <w:rsid w:val="005056E5"/>
    <w:rsid w:val="0053564F"/>
    <w:rsid w:val="00546D76"/>
    <w:rsid w:val="0054757F"/>
    <w:rsid w:val="00552F28"/>
    <w:rsid w:val="00566C17"/>
    <w:rsid w:val="005C6BF7"/>
    <w:rsid w:val="005E1BCD"/>
    <w:rsid w:val="00653629"/>
    <w:rsid w:val="0067521E"/>
    <w:rsid w:val="0068544B"/>
    <w:rsid w:val="006B64E3"/>
    <w:rsid w:val="006C06D9"/>
    <w:rsid w:val="006C2EEB"/>
    <w:rsid w:val="006F21FD"/>
    <w:rsid w:val="007B3E1C"/>
    <w:rsid w:val="007C6691"/>
    <w:rsid w:val="007D3270"/>
    <w:rsid w:val="007D4A77"/>
    <w:rsid w:val="007E4F95"/>
    <w:rsid w:val="007E61ED"/>
    <w:rsid w:val="007E6977"/>
    <w:rsid w:val="00912D8E"/>
    <w:rsid w:val="0092296D"/>
    <w:rsid w:val="00934D82"/>
    <w:rsid w:val="00942E03"/>
    <w:rsid w:val="0096495B"/>
    <w:rsid w:val="00985B61"/>
    <w:rsid w:val="00A44DD7"/>
    <w:rsid w:val="00A51AA3"/>
    <w:rsid w:val="00A80638"/>
    <w:rsid w:val="00AA0C29"/>
    <w:rsid w:val="00AC5ACD"/>
    <w:rsid w:val="00B3104D"/>
    <w:rsid w:val="00B3145D"/>
    <w:rsid w:val="00B348AA"/>
    <w:rsid w:val="00B76AF6"/>
    <w:rsid w:val="00BE0571"/>
    <w:rsid w:val="00CB7967"/>
    <w:rsid w:val="00CF6CFE"/>
    <w:rsid w:val="00D36C3B"/>
    <w:rsid w:val="00D66CBE"/>
    <w:rsid w:val="00D80DE0"/>
    <w:rsid w:val="00D87708"/>
    <w:rsid w:val="00D96AA8"/>
    <w:rsid w:val="00DD0CD4"/>
    <w:rsid w:val="00DE651F"/>
    <w:rsid w:val="00E26569"/>
    <w:rsid w:val="00E90C45"/>
    <w:rsid w:val="00E91485"/>
    <w:rsid w:val="00EA4E38"/>
    <w:rsid w:val="00F45DC8"/>
    <w:rsid w:val="00F56F28"/>
    <w:rsid w:val="00F63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C7AA0D"/>
  <w14:defaultImageDpi w14:val="300"/>
  <w15:docId w15:val="{B9DCB6C6-2E82-4CE1-964A-3E958806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A8B"/>
    <w:pPr>
      <w:ind w:left="720"/>
      <w:contextualSpacing/>
    </w:pPr>
  </w:style>
  <w:style w:type="paragraph" w:styleId="BodyText">
    <w:name w:val="Body Text"/>
    <w:basedOn w:val="Normal"/>
    <w:link w:val="BodyTextChar"/>
    <w:rsid w:val="00552F28"/>
    <w:rPr>
      <w:rFonts w:ascii="Times" w:eastAsia="Times" w:hAnsi="Times" w:cs="Times New Roman"/>
      <w:i/>
      <w:szCs w:val="20"/>
    </w:rPr>
  </w:style>
  <w:style w:type="character" w:customStyle="1" w:styleId="BodyTextChar">
    <w:name w:val="Body Text Char"/>
    <w:basedOn w:val="DefaultParagraphFont"/>
    <w:link w:val="BodyText"/>
    <w:rsid w:val="00552F28"/>
    <w:rPr>
      <w:rFonts w:ascii="Times" w:eastAsia="Times" w:hAnsi="Times" w:cs="Times New Roman"/>
      <w:i/>
      <w:szCs w:val="20"/>
    </w:rPr>
  </w:style>
  <w:style w:type="paragraph" w:customStyle="1" w:styleId="Default">
    <w:name w:val="Default"/>
    <w:rsid w:val="00552F28"/>
    <w:pPr>
      <w:widowControl w:val="0"/>
      <w:autoSpaceDE w:val="0"/>
      <w:autoSpaceDN w:val="0"/>
      <w:adjustRightInd w:val="0"/>
    </w:pPr>
    <w:rPr>
      <w:rFonts w:ascii="GJKHG F+ Helvetica" w:eastAsia="Times New Roman" w:hAnsi="GJKHG F+ Helvetica" w:cs="GJKHG F+ Helvetica"/>
      <w:color w:val="000000"/>
    </w:rPr>
  </w:style>
  <w:style w:type="paragraph" w:customStyle="1" w:styleId="CM10">
    <w:name w:val="CM10"/>
    <w:basedOn w:val="Default"/>
    <w:next w:val="Default"/>
    <w:rsid w:val="00552F28"/>
    <w:rPr>
      <w:rFonts w:cs="Times New Roman"/>
      <w:color w:val="auto"/>
    </w:rPr>
  </w:style>
  <w:style w:type="character" w:styleId="CommentReference">
    <w:name w:val="annotation reference"/>
    <w:basedOn w:val="DefaultParagraphFont"/>
    <w:uiPriority w:val="99"/>
    <w:semiHidden/>
    <w:unhideWhenUsed/>
    <w:rsid w:val="004B2EBA"/>
    <w:rPr>
      <w:sz w:val="18"/>
      <w:szCs w:val="18"/>
    </w:rPr>
  </w:style>
  <w:style w:type="paragraph" w:styleId="CommentText">
    <w:name w:val="annotation text"/>
    <w:basedOn w:val="Normal"/>
    <w:link w:val="CommentTextChar"/>
    <w:uiPriority w:val="99"/>
    <w:semiHidden/>
    <w:unhideWhenUsed/>
    <w:rsid w:val="004B2EBA"/>
  </w:style>
  <w:style w:type="character" w:customStyle="1" w:styleId="CommentTextChar">
    <w:name w:val="Comment Text Char"/>
    <w:basedOn w:val="DefaultParagraphFont"/>
    <w:link w:val="CommentText"/>
    <w:uiPriority w:val="99"/>
    <w:semiHidden/>
    <w:rsid w:val="004B2EBA"/>
  </w:style>
  <w:style w:type="paragraph" w:styleId="CommentSubject">
    <w:name w:val="annotation subject"/>
    <w:basedOn w:val="CommentText"/>
    <w:next w:val="CommentText"/>
    <w:link w:val="CommentSubjectChar"/>
    <w:uiPriority w:val="99"/>
    <w:semiHidden/>
    <w:unhideWhenUsed/>
    <w:rsid w:val="004B2EBA"/>
    <w:rPr>
      <w:b/>
      <w:bCs/>
      <w:sz w:val="20"/>
      <w:szCs w:val="20"/>
    </w:rPr>
  </w:style>
  <w:style w:type="character" w:customStyle="1" w:styleId="CommentSubjectChar">
    <w:name w:val="Comment Subject Char"/>
    <w:basedOn w:val="CommentTextChar"/>
    <w:link w:val="CommentSubject"/>
    <w:uiPriority w:val="99"/>
    <w:semiHidden/>
    <w:rsid w:val="004B2EBA"/>
    <w:rPr>
      <w:b/>
      <w:bCs/>
      <w:sz w:val="20"/>
      <w:szCs w:val="20"/>
    </w:rPr>
  </w:style>
  <w:style w:type="paragraph" w:styleId="BalloonText">
    <w:name w:val="Balloon Text"/>
    <w:basedOn w:val="Normal"/>
    <w:link w:val="BalloonTextChar"/>
    <w:uiPriority w:val="99"/>
    <w:semiHidden/>
    <w:unhideWhenUsed/>
    <w:rsid w:val="004B2E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2EBA"/>
    <w:rPr>
      <w:rFonts w:ascii="Lucida Grande" w:hAnsi="Lucida Grande" w:cs="Lucida Grande"/>
      <w:sz w:val="18"/>
      <w:szCs w:val="18"/>
    </w:rPr>
  </w:style>
  <w:style w:type="table" w:styleId="TableGrid">
    <w:name w:val="Table Grid"/>
    <w:basedOn w:val="TableNormal"/>
    <w:uiPriority w:val="59"/>
    <w:rsid w:val="00653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0571"/>
    <w:pPr>
      <w:tabs>
        <w:tab w:val="center" w:pos="4680"/>
        <w:tab w:val="right" w:pos="9360"/>
      </w:tabs>
    </w:pPr>
  </w:style>
  <w:style w:type="character" w:customStyle="1" w:styleId="HeaderChar">
    <w:name w:val="Header Char"/>
    <w:basedOn w:val="DefaultParagraphFont"/>
    <w:link w:val="Header"/>
    <w:uiPriority w:val="99"/>
    <w:rsid w:val="00BE0571"/>
  </w:style>
  <w:style w:type="paragraph" w:styleId="Footer">
    <w:name w:val="footer"/>
    <w:basedOn w:val="Normal"/>
    <w:link w:val="FooterChar"/>
    <w:uiPriority w:val="99"/>
    <w:unhideWhenUsed/>
    <w:rsid w:val="00BE0571"/>
    <w:pPr>
      <w:tabs>
        <w:tab w:val="center" w:pos="4680"/>
        <w:tab w:val="right" w:pos="9360"/>
      </w:tabs>
    </w:pPr>
  </w:style>
  <w:style w:type="character" w:customStyle="1" w:styleId="FooterChar">
    <w:name w:val="Footer Char"/>
    <w:basedOn w:val="DefaultParagraphFont"/>
    <w:link w:val="Footer"/>
    <w:uiPriority w:val="99"/>
    <w:rsid w:val="00BE0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1185</Words>
  <Characters>6757</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JoVE</Company>
  <LinksUpToDate>false</LinksUpToDate>
  <CharactersWithSpaces>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Manocchi</dc:creator>
  <cp:lastModifiedBy>Dennis McGonagle</cp:lastModifiedBy>
  <cp:revision>2</cp:revision>
  <cp:lastPrinted>2015-07-28T21:52:00Z</cp:lastPrinted>
  <dcterms:created xsi:type="dcterms:W3CDTF">2015-08-11T18:38:00Z</dcterms:created>
  <dcterms:modified xsi:type="dcterms:W3CDTF">2015-08-11T18:38:00Z</dcterms:modified>
</cp:coreProperties>
</file>